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50" w:type="pct"/>
        <w:jc w:val="center"/>
        <w:tblBorders>
          <w:top w:val="outset" w:sz="6" w:space="0" w:color="111111"/>
          <w:left w:val="outset" w:sz="6" w:space="0" w:color="111111"/>
          <w:bottom w:val="outset" w:sz="6" w:space="0" w:color="111111"/>
          <w:right w:val="outset" w:sz="6" w:space="0" w:color="111111"/>
        </w:tblBorders>
        <w:tblCellMar>
          <w:top w:w="75" w:type="dxa"/>
          <w:left w:w="75" w:type="dxa"/>
          <w:bottom w:w="75" w:type="dxa"/>
          <w:right w:w="75" w:type="dxa"/>
        </w:tblCellMar>
        <w:tblLook w:val="04A0"/>
      </w:tblPr>
      <w:tblGrid>
        <w:gridCol w:w="4267"/>
        <w:gridCol w:w="4267"/>
      </w:tblGrid>
      <w:tr w:rsidR="008A3DE9" w:rsidRPr="008A3DE9">
        <w:trPr>
          <w:jc w:val="center"/>
        </w:trPr>
        <w:tc>
          <w:tcPr>
            <w:tcW w:w="2500" w:type="pct"/>
            <w:tcBorders>
              <w:top w:val="outset" w:sz="6" w:space="0" w:color="111111"/>
              <w:left w:val="outset" w:sz="6" w:space="0" w:color="111111"/>
              <w:bottom w:val="outset" w:sz="6" w:space="0" w:color="111111"/>
              <w:right w:val="outset" w:sz="6" w:space="0" w:color="111111"/>
            </w:tcBorders>
            <w:shd w:val="clear" w:color="auto" w:fill="87C74E"/>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b/>
                <w:bCs/>
                <w:color w:val="2A2A2A"/>
                <w:sz w:val="24"/>
                <w:szCs w:val="24"/>
                <w:lang w:eastAsia="en-AU"/>
              </w:rPr>
              <w:t>Read Aloud:</w:t>
            </w:r>
          </w:p>
        </w:tc>
        <w:tc>
          <w:tcPr>
            <w:tcW w:w="2500" w:type="pct"/>
            <w:tcBorders>
              <w:top w:val="outset" w:sz="6" w:space="0" w:color="111111"/>
              <w:left w:val="outset" w:sz="6" w:space="0" w:color="111111"/>
              <w:bottom w:val="outset" w:sz="6" w:space="0" w:color="111111"/>
              <w:right w:val="outset" w:sz="6" w:space="0" w:color="111111"/>
            </w:tcBorders>
            <w:shd w:val="clear" w:color="auto" w:fill="87C74E"/>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b/>
                <w:bCs/>
                <w:color w:val="2A2A2A"/>
                <w:sz w:val="24"/>
                <w:szCs w:val="24"/>
                <w:lang w:eastAsia="en-AU"/>
              </w:rPr>
              <w:t>Mini-lessons:</w:t>
            </w:r>
          </w:p>
        </w:tc>
      </w:tr>
      <w:tr w:rsidR="008A3DE9" w:rsidRPr="008A3DE9">
        <w:trPr>
          <w:jc w:val="center"/>
        </w:trPr>
        <w:tc>
          <w:tcPr>
            <w:tcW w:w="250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 xml:space="preserve">A read-aloud is an activity in which the teacher reads a book aloud to the whole group.  The purpose of the read-aloud is to model appropriate reading </w:t>
            </w:r>
            <w:proofErr w:type="spellStart"/>
            <w:r w:rsidRPr="008A3DE9">
              <w:rPr>
                <w:rFonts w:ascii="Century Gothic" w:eastAsia="Times New Roman" w:hAnsi="Century Gothic" w:cs="Times New Roman"/>
                <w:color w:val="2A2A2A"/>
                <w:lang w:eastAsia="en-AU"/>
              </w:rPr>
              <w:t>behaviors</w:t>
            </w:r>
            <w:proofErr w:type="spellEnd"/>
            <w:r w:rsidRPr="008A3DE9">
              <w:rPr>
                <w:rFonts w:ascii="Century Gothic" w:eastAsia="Times New Roman" w:hAnsi="Century Gothic" w:cs="Times New Roman"/>
                <w:color w:val="2A2A2A"/>
                <w:lang w:eastAsia="en-AU"/>
              </w:rPr>
              <w:t xml:space="preserve"> and reading strategies.  It is also a time to expose children to a variety of genres and literary styles.  The teacher has an opportunity to show students the joys of reading and teach them how to think and discuss text. Teachers should have a set purpose for each read-aloud and should read with the proper fluency, rhythm, and intonation.</w:t>
            </w:r>
            <w:r w:rsidRPr="008A3DE9">
              <w:rPr>
                <w:rFonts w:ascii="Times New Roman" w:eastAsia="Times New Roman" w:hAnsi="Times New Roman" w:cs="Times New Roman"/>
                <w:color w:val="2A2A2A"/>
                <w:sz w:val="24"/>
                <w:szCs w:val="24"/>
                <w:lang w:eastAsia="en-AU"/>
              </w:rPr>
              <w:t xml:space="preserve"> </w:t>
            </w:r>
          </w:p>
          <w:p w:rsidR="008A3DE9" w:rsidRPr="008A3DE9" w:rsidRDefault="008A3DE9" w:rsidP="008A3DE9">
            <w:pPr>
              <w:spacing w:before="100" w:beforeAutospacing="1" w:after="100" w:afterAutospacing="1"/>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Students do not have a copy of the book.  Their job is to listen how the teacher models fluency or a strategy for reading.</w:t>
            </w:r>
          </w:p>
        </w:tc>
        <w:tc>
          <w:tcPr>
            <w:tcW w:w="250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A short and pointed lesson that is under 20 minutes.  Look at this site</w:t>
            </w:r>
            <w:r w:rsidRPr="008A3DE9">
              <w:rPr>
                <w:rFonts w:ascii="Century Gothic" w:eastAsia="Times New Roman" w:hAnsi="Century Gothic" w:cs="Times New Roman"/>
                <w:color w:val="2A2A2A"/>
                <w:lang w:eastAsia="en-AU"/>
              </w:rPr>
              <w:br/>
            </w:r>
            <w:hyperlink r:id="rId5" w:history="1">
              <w:r w:rsidRPr="008A3DE9">
                <w:rPr>
                  <w:rFonts w:ascii="Century Gothic" w:eastAsia="Times New Roman" w:hAnsi="Century Gothic" w:cs="Times New Roman"/>
                  <w:color w:val="693532"/>
                  <w:u w:val="single"/>
                  <w:lang w:eastAsia="en-AU"/>
                </w:rPr>
                <w:t>http://non-sequitur.tripod.com/id13.html</w:t>
              </w:r>
            </w:hyperlink>
            <w:r w:rsidRPr="008A3DE9">
              <w:rPr>
                <w:rFonts w:ascii="Century Gothic" w:eastAsia="Times New Roman" w:hAnsi="Century Gothic" w:cs="Times New Roman"/>
                <w:color w:val="2A2A2A"/>
                <w:lang w:eastAsia="en-AU"/>
              </w:rPr>
              <w:t xml:space="preserve"> for the structure of a mini-lesson.</w:t>
            </w:r>
            <w:r w:rsidRPr="008A3DE9">
              <w:rPr>
                <w:rFonts w:ascii="Century Gothic" w:eastAsia="Times New Roman" w:hAnsi="Century Gothic" w:cs="Times New Roman"/>
                <w:b/>
                <w:bCs/>
                <w:color w:val="2A2A2A"/>
                <w:lang w:eastAsia="en-AU"/>
              </w:rPr>
              <w:br/>
            </w:r>
            <w:r w:rsidRPr="008A3DE9">
              <w:rPr>
                <w:rFonts w:ascii="Century Gothic" w:eastAsia="Times New Roman" w:hAnsi="Century Gothic" w:cs="Times New Roman"/>
                <w:b/>
                <w:bCs/>
                <w:color w:val="2A2A2A"/>
                <w:lang w:eastAsia="en-AU"/>
              </w:rPr>
              <w:br/>
              <w:t>Some mini-lessons include:</w:t>
            </w:r>
            <w:r w:rsidRPr="008A3DE9">
              <w:rPr>
                <w:rFonts w:ascii="Times New Roman" w:eastAsia="Times New Roman" w:hAnsi="Times New Roman" w:cs="Times New Roman"/>
                <w:color w:val="2A2A2A"/>
                <w:sz w:val="24"/>
                <w:szCs w:val="24"/>
                <w:lang w:eastAsia="en-AU"/>
              </w:rPr>
              <w:t xml:space="preserve"> </w:t>
            </w:r>
          </w:p>
          <w:p w:rsidR="008A3DE9" w:rsidRPr="008A3DE9" w:rsidRDefault="008A3DE9" w:rsidP="008A3DE9">
            <w:pPr>
              <w:numPr>
                <w:ilvl w:val="0"/>
                <w:numId w:val="1"/>
              </w:numPr>
              <w:spacing w:before="100" w:beforeAutospacing="1" w:after="100" w:afterAutospacing="1"/>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comprehension skills</w:t>
            </w:r>
            <w:r w:rsidRPr="008A3DE9">
              <w:rPr>
                <w:rFonts w:ascii="Times New Roman" w:eastAsia="Times New Roman" w:hAnsi="Times New Roman" w:cs="Times New Roman"/>
                <w:color w:val="2A2A2A"/>
                <w:sz w:val="24"/>
                <w:szCs w:val="24"/>
                <w:lang w:eastAsia="en-AU"/>
              </w:rPr>
              <w:t xml:space="preserve"> </w:t>
            </w:r>
          </w:p>
          <w:p w:rsidR="008A3DE9" w:rsidRPr="008A3DE9" w:rsidRDefault="008A3DE9" w:rsidP="008A3DE9">
            <w:pPr>
              <w:numPr>
                <w:ilvl w:val="0"/>
                <w:numId w:val="1"/>
              </w:numPr>
              <w:spacing w:before="100" w:beforeAutospacing="1" w:after="100" w:afterAutospacing="1"/>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word attack skills</w:t>
            </w:r>
            <w:r w:rsidRPr="008A3DE9">
              <w:rPr>
                <w:rFonts w:ascii="Times New Roman" w:eastAsia="Times New Roman" w:hAnsi="Times New Roman" w:cs="Times New Roman"/>
                <w:color w:val="2A2A2A"/>
                <w:sz w:val="24"/>
                <w:szCs w:val="24"/>
                <w:lang w:eastAsia="en-AU"/>
              </w:rPr>
              <w:t xml:space="preserve"> </w:t>
            </w:r>
          </w:p>
          <w:p w:rsidR="008A3DE9" w:rsidRPr="008A3DE9" w:rsidRDefault="008A3DE9" w:rsidP="008A3DE9">
            <w:pPr>
              <w:numPr>
                <w:ilvl w:val="0"/>
                <w:numId w:val="1"/>
              </w:numPr>
              <w:spacing w:before="100" w:beforeAutospacing="1" w:after="100" w:afterAutospacing="1"/>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reading strategies</w:t>
            </w:r>
            <w:r w:rsidRPr="008A3DE9">
              <w:rPr>
                <w:rFonts w:ascii="Times New Roman" w:eastAsia="Times New Roman" w:hAnsi="Times New Roman" w:cs="Times New Roman"/>
                <w:color w:val="2A2A2A"/>
                <w:sz w:val="24"/>
                <w:szCs w:val="24"/>
                <w:lang w:eastAsia="en-AU"/>
              </w:rPr>
              <w:t xml:space="preserve"> </w:t>
            </w:r>
          </w:p>
          <w:p w:rsidR="008A3DE9" w:rsidRPr="008A3DE9" w:rsidRDefault="008A3DE9" w:rsidP="008A3DE9">
            <w:pPr>
              <w:numPr>
                <w:ilvl w:val="0"/>
                <w:numId w:val="1"/>
              </w:numPr>
              <w:spacing w:before="100" w:beforeAutospacing="1" w:after="100" w:afterAutospacing="1"/>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fluency</w:t>
            </w:r>
            <w:r w:rsidRPr="008A3DE9">
              <w:rPr>
                <w:rFonts w:ascii="Times New Roman" w:eastAsia="Times New Roman" w:hAnsi="Times New Roman" w:cs="Times New Roman"/>
                <w:color w:val="2A2A2A"/>
                <w:sz w:val="24"/>
                <w:szCs w:val="24"/>
                <w:lang w:eastAsia="en-AU"/>
              </w:rPr>
              <w:t xml:space="preserve"> </w:t>
            </w:r>
          </w:p>
          <w:p w:rsidR="008A3DE9" w:rsidRPr="008A3DE9" w:rsidRDefault="008A3DE9" w:rsidP="008A3DE9">
            <w:pPr>
              <w:numPr>
                <w:ilvl w:val="0"/>
                <w:numId w:val="1"/>
              </w:numPr>
              <w:spacing w:before="100" w:beforeAutospacing="1" w:after="100" w:afterAutospacing="1"/>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literary styles/content of text</w:t>
            </w:r>
            <w:r w:rsidRPr="008A3DE9">
              <w:rPr>
                <w:rFonts w:ascii="Times New Roman" w:eastAsia="Times New Roman" w:hAnsi="Times New Roman" w:cs="Times New Roman"/>
                <w:color w:val="2A2A2A"/>
                <w:sz w:val="24"/>
                <w:szCs w:val="24"/>
                <w:lang w:eastAsia="en-AU"/>
              </w:rPr>
              <w:t xml:space="preserve"> </w:t>
            </w:r>
          </w:p>
          <w:p w:rsidR="008A3DE9" w:rsidRPr="008A3DE9" w:rsidRDefault="008A3DE9" w:rsidP="008A3DE9">
            <w:pPr>
              <w:numPr>
                <w:ilvl w:val="0"/>
                <w:numId w:val="1"/>
              </w:numPr>
              <w:spacing w:before="100" w:beforeAutospacing="1" w:after="100" w:afterAutospacing="1"/>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 xml:space="preserve">word work skills </w:t>
            </w:r>
          </w:p>
          <w:p w:rsidR="008A3DE9" w:rsidRPr="008A3DE9" w:rsidRDefault="008A3DE9" w:rsidP="008A3DE9">
            <w:pPr>
              <w:numPr>
                <w:ilvl w:val="0"/>
                <w:numId w:val="1"/>
              </w:numPr>
              <w:spacing w:before="100" w:beforeAutospacing="1" w:after="100" w:afterAutospacing="1"/>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grammar or mechanics</w:t>
            </w:r>
            <w:r w:rsidRPr="008A3DE9">
              <w:rPr>
                <w:rFonts w:ascii="Times New Roman" w:eastAsia="Times New Roman" w:hAnsi="Times New Roman" w:cs="Times New Roman"/>
                <w:color w:val="2A2A2A"/>
                <w:sz w:val="24"/>
                <w:szCs w:val="24"/>
                <w:lang w:eastAsia="en-AU"/>
              </w:rPr>
              <w:t xml:space="preserve"> </w:t>
            </w:r>
          </w:p>
          <w:p w:rsidR="008A3DE9" w:rsidRPr="008A3DE9" w:rsidRDefault="008A3DE9" w:rsidP="008A3DE9">
            <w:pPr>
              <w:numPr>
                <w:ilvl w:val="0"/>
                <w:numId w:val="1"/>
              </w:numPr>
              <w:spacing w:before="100" w:beforeAutospacing="1" w:after="100" w:afterAutospacing="1"/>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phonics</w:t>
            </w:r>
            <w:r w:rsidRPr="008A3DE9">
              <w:rPr>
                <w:rFonts w:ascii="Times New Roman" w:eastAsia="Times New Roman" w:hAnsi="Times New Roman" w:cs="Times New Roman"/>
                <w:color w:val="2A2A2A"/>
                <w:sz w:val="24"/>
                <w:szCs w:val="24"/>
                <w:lang w:eastAsia="en-AU"/>
              </w:rPr>
              <w:t xml:space="preserve"> </w:t>
            </w:r>
          </w:p>
        </w:tc>
      </w:tr>
      <w:tr w:rsidR="008A3DE9" w:rsidRPr="008A3DE9">
        <w:trPr>
          <w:jc w:val="center"/>
        </w:trPr>
        <w:tc>
          <w:tcPr>
            <w:tcW w:w="2500" w:type="pct"/>
            <w:tcBorders>
              <w:top w:val="outset" w:sz="6" w:space="0" w:color="111111"/>
              <w:left w:val="outset" w:sz="6" w:space="0" w:color="111111"/>
              <w:bottom w:val="outset" w:sz="6" w:space="0" w:color="111111"/>
              <w:right w:val="outset" w:sz="6" w:space="0" w:color="111111"/>
            </w:tcBorders>
            <w:shd w:val="clear" w:color="auto" w:fill="87C74E"/>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b/>
                <w:bCs/>
                <w:color w:val="2A2A2A"/>
                <w:sz w:val="24"/>
                <w:szCs w:val="24"/>
                <w:lang w:eastAsia="en-AU"/>
              </w:rPr>
              <w:t xml:space="preserve">Literacy </w:t>
            </w:r>
            <w:proofErr w:type="spellStart"/>
            <w:r w:rsidRPr="008A3DE9">
              <w:rPr>
                <w:rFonts w:ascii="Century Gothic" w:eastAsia="Times New Roman" w:hAnsi="Century Gothic" w:cs="Times New Roman"/>
                <w:b/>
                <w:bCs/>
                <w:color w:val="2A2A2A"/>
                <w:sz w:val="24"/>
                <w:szCs w:val="24"/>
                <w:lang w:eastAsia="en-AU"/>
              </w:rPr>
              <w:t>Centers</w:t>
            </w:r>
            <w:proofErr w:type="spellEnd"/>
            <w:r w:rsidRPr="008A3DE9">
              <w:rPr>
                <w:rFonts w:ascii="Century Gothic" w:eastAsia="Times New Roman" w:hAnsi="Century Gothic" w:cs="Times New Roman"/>
                <w:b/>
                <w:bCs/>
                <w:color w:val="2A2A2A"/>
                <w:sz w:val="24"/>
                <w:szCs w:val="24"/>
                <w:lang w:eastAsia="en-AU"/>
              </w:rPr>
              <w:t>/Stations:</w:t>
            </w:r>
          </w:p>
        </w:tc>
        <w:tc>
          <w:tcPr>
            <w:tcW w:w="2500" w:type="pct"/>
            <w:tcBorders>
              <w:top w:val="outset" w:sz="6" w:space="0" w:color="111111"/>
              <w:left w:val="outset" w:sz="6" w:space="0" w:color="111111"/>
              <w:bottom w:val="outset" w:sz="6" w:space="0" w:color="111111"/>
              <w:right w:val="outset" w:sz="6" w:space="0" w:color="111111"/>
            </w:tcBorders>
            <w:shd w:val="clear" w:color="auto" w:fill="87C74E"/>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b/>
                <w:bCs/>
                <w:color w:val="2A2A2A"/>
                <w:sz w:val="24"/>
                <w:szCs w:val="24"/>
                <w:lang w:eastAsia="en-AU"/>
              </w:rPr>
              <w:t>Guided Reading:</w:t>
            </w:r>
          </w:p>
        </w:tc>
      </w:tr>
      <w:tr w:rsidR="008A3DE9" w:rsidRPr="008A3DE9">
        <w:trPr>
          <w:jc w:val="center"/>
        </w:trPr>
        <w:tc>
          <w:tcPr>
            <w:tcW w:w="250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 xml:space="preserve">Literacy stations have two purposes: (1) to engage students while the teacher works with small reading groups, and (2) to reinforce literacy skills (vocabulary, reading, phonics, word study, </w:t>
            </w:r>
            <w:proofErr w:type="gramStart"/>
            <w:r w:rsidRPr="008A3DE9">
              <w:rPr>
                <w:rFonts w:ascii="Century Gothic" w:eastAsia="Times New Roman" w:hAnsi="Century Gothic" w:cs="Times New Roman"/>
                <w:color w:val="2A2A2A"/>
                <w:lang w:eastAsia="en-AU"/>
              </w:rPr>
              <w:t>mechanics</w:t>
            </w:r>
            <w:proofErr w:type="gramEnd"/>
            <w:r w:rsidRPr="008A3DE9">
              <w:rPr>
                <w:rFonts w:ascii="Century Gothic" w:eastAsia="Times New Roman" w:hAnsi="Century Gothic" w:cs="Times New Roman"/>
                <w:color w:val="2A2A2A"/>
                <w:lang w:eastAsia="en-AU"/>
              </w:rPr>
              <w:t xml:space="preserve">).  Students are grouped heterogeneously and rotate to 3 </w:t>
            </w:r>
            <w:proofErr w:type="spellStart"/>
            <w:r w:rsidRPr="008A3DE9">
              <w:rPr>
                <w:rFonts w:ascii="Century Gothic" w:eastAsia="Times New Roman" w:hAnsi="Century Gothic" w:cs="Times New Roman"/>
                <w:color w:val="2A2A2A"/>
                <w:lang w:eastAsia="en-AU"/>
              </w:rPr>
              <w:t>centers</w:t>
            </w:r>
            <w:proofErr w:type="spellEnd"/>
            <w:r w:rsidRPr="008A3DE9">
              <w:rPr>
                <w:rFonts w:ascii="Century Gothic" w:eastAsia="Times New Roman" w:hAnsi="Century Gothic" w:cs="Times New Roman"/>
                <w:color w:val="2A2A2A"/>
                <w:lang w:eastAsia="en-AU"/>
              </w:rPr>
              <w:t xml:space="preserve">.  They remain at each </w:t>
            </w:r>
            <w:proofErr w:type="spellStart"/>
            <w:r w:rsidRPr="008A3DE9">
              <w:rPr>
                <w:rFonts w:ascii="Century Gothic" w:eastAsia="Times New Roman" w:hAnsi="Century Gothic" w:cs="Times New Roman"/>
                <w:color w:val="2A2A2A"/>
                <w:lang w:eastAsia="en-AU"/>
              </w:rPr>
              <w:t>center</w:t>
            </w:r>
            <w:proofErr w:type="spellEnd"/>
            <w:r w:rsidRPr="008A3DE9">
              <w:rPr>
                <w:rFonts w:ascii="Century Gothic" w:eastAsia="Times New Roman" w:hAnsi="Century Gothic" w:cs="Times New Roman"/>
                <w:color w:val="2A2A2A"/>
                <w:lang w:eastAsia="en-AU"/>
              </w:rPr>
              <w:t xml:space="preserve"> for approximately 15 - 20 minutes. For more on literacy </w:t>
            </w:r>
            <w:proofErr w:type="gramStart"/>
            <w:r w:rsidRPr="008A3DE9">
              <w:rPr>
                <w:rFonts w:ascii="Century Gothic" w:eastAsia="Times New Roman" w:hAnsi="Century Gothic" w:cs="Times New Roman"/>
                <w:color w:val="2A2A2A"/>
                <w:lang w:eastAsia="en-AU"/>
              </w:rPr>
              <w:t>stations,</w:t>
            </w:r>
            <w:proofErr w:type="gramEnd"/>
            <w:r w:rsidRPr="008A3DE9">
              <w:rPr>
                <w:rFonts w:ascii="Century Gothic" w:eastAsia="Times New Roman" w:hAnsi="Century Gothic" w:cs="Times New Roman"/>
                <w:color w:val="2A2A2A"/>
                <w:lang w:eastAsia="en-AU"/>
              </w:rPr>
              <w:t xml:space="preserve"> please go to the </w:t>
            </w:r>
            <w:hyperlink r:id="rId6" w:history="1">
              <w:r w:rsidRPr="008A3DE9">
                <w:rPr>
                  <w:rFonts w:ascii="Century Gothic" w:eastAsia="Times New Roman" w:hAnsi="Century Gothic" w:cs="Times New Roman"/>
                  <w:b/>
                  <w:bCs/>
                  <w:color w:val="693532"/>
                  <w:u w:val="single"/>
                  <w:lang w:eastAsia="en-AU"/>
                </w:rPr>
                <w:t>Literacy Stations</w:t>
              </w:r>
            </w:hyperlink>
            <w:r w:rsidRPr="008A3DE9">
              <w:rPr>
                <w:rFonts w:ascii="Century Gothic" w:eastAsia="Times New Roman" w:hAnsi="Century Gothic" w:cs="Times New Roman"/>
                <w:b/>
                <w:bCs/>
                <w:color w:val="2A2A2A"/>
                <w:lang w:eastAsia="en-AU"/>
              </w:rPr>
              <w:t xml:space="preserve"> </w:t>
            </w:r>
            <w:r w:rsidRPr="008A3DE9">
              <w:rPr>
                <w:rFonts w:ascii="Century Gothic" w:eastAsia="Times New Roman" w:hAnsi="Century Gothic" w:cs="Times New Roman"/>
                <w:color w:val="2A2A2A"/>
                <w:lang w:eastAsia="en-AU"/>
              </w:rPr>
              <w:t>page.</w:t>
            </w:r>
          </w:p>
        </w:tc>
        <w:tc>
          <w:tcPr>
            <w:tcW w:w="250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 xml:space="preserve">Guided reading is when the teacher works with a small group of students that are on the same reading level. Each student usually has their own text and the teacher works with the students on skills depending on their needs, whether it is phonemic awareness, work attack skills, fluency, or reading comprehension. Guided reading is done during the literacy stations time.   For more on guided reading, go to the </w:t>
            </w:r>
            <w:r w:rsidRPr="008A3DE9">
              <w:rPr>
                <w:rFonts w:ascii="Century Gothic" w:eastAsia="Times New Roman" w:hAnsi="Century Gothic" w:cs="Times New Roman"/>
                <w:b/>
                <w:bCs/>
                <w:color w:val="2A2A2A"/>
                <w:lang w:eastAsia="en-AU"/>
              </w:rPr>
              <w:t>Guided Reading</w:t>
            </w:r>
            <w:r w:rsidRPr="008A3DE9">
              <w:rPr>
                <w:rFonts w:ascii="Century Gothic" w:eastAsia="Times New Roman" w:hAnsi="Century Gothic" w:cs="Times New Roman"/>
                <w:color w:val="2A2A2A"/>
                <w:lang w:eastAsia="en-AU"/>
              </w:rPr>
              <w:t xml:space="preserve"> page.</w:t>
            </w:r>
          </w:p>
        </w:tc>
      </w:tr>
      <w:tr w:rsidR="008A3DE9" w:rsidRPr="008A3DE9">
        <w:trPr>
          <w:jc w:val="center"/>
        </w:trPr>
        <w:tc>
          <w:tcPr>
            <w:tcW w:w="2500" w:type="pct"/>
            <w:tcBorders>
              <w:top w:val="outset" w:sz="6" w:space="0" w:color="111111"/>
              <w:left w:val="outset" w:sz="6" w:space="0" w:color="111111"/>
              <w:bottom w:val="outset" w:sz="6" w:space="0" w:color="111111"/>
              <w:right w:val="outset" w:sz="6" w:space="0" w:color="111111"/>
            </w:tcBorders>
            <w:shd w:val="clear" w:color="auto" w:fill="87C74E"/>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b/>
                <w:bCs/>
                <w:color w:val="2A2A2A"/>
                <w:sz w:val="24"/>
                <w:szCs w:val="24"/>
                <w:lang w:eastAsia="en-AU"/>
              </w:rPr>
              <w:t>Share Time:</w:t>
            </w:r>
          </w:p>
        </w:tc>
        <w:tc>
          <w:tcPr>
            <w:tcW w:w="2500" w:type="pct"/>
            <w:tcBorders>
              <w:top w:val="outset" w:sz="6" w:space="0" w:color="111111"/>
              <w:left w:val="outset" w:sz="6" w:space="0" w:color="111111"/>
              <w:bottom w:val="outset" w:sz="6" w:space="0" w:color="111111"/>
              <w:right w:val="outset" w:sz="6" w:space="0" w:color="111111"/>
            </w:tcBorders>
            <w:shd w:val="clear" w:color="auto" w:fill="87C74E"/>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b/>
                <w:bCs/>
                <w:color w:val="2A2A2A"/>
                <w:sz w:val="24"/>
                <w:szCs w:val="24"/>
                <w:lang w:eastAsia="en-AU"/>
              </w:rPr>
              <w:t>Word Work:</w:t>
            </w:r>
          </w:p>
        </w:tc>
      </w:tr>
      <w:tr w:rsidR="008A3DE9" w:rsidRPr="008A3DE9">
        <w:trPr>
          <w:jc w:val="center"/>
        </w:trPr>
        <w:tc>
          <w:tcPr>
            <w:tcW w:w="250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The class regroups to discuss what they learned or did in their groups, such as which strategies they employed for reading, or projects they worked on. Share time is VERY IMPORTANT and should not be skipped.  It is a great way to assess what students have and have not learned.</w:t>
            </w:r>
          </w:p>
        </w:tc>
        <w:tc>
          <w:tcPr>
            <w:tcW w:w="250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lang w:eastAsia="en-AU"/>
              </w:rPr>
              <w:t>OPTIONAL: Word Work, usually referred to as spelling or phonics, is the time when the teacher works with the whole class on phonics skills and spelling strategies.  This is important in the primary grades because it helps children learn the decoding skills needed to read. Word work can take the place of share time or can be done after the 90 minute block.</w:t>
            </w:r>
          </w:p>
        </w:tc>
      </w:tr>
      <w:tr w:rsidR="008A3DE9" w:rsidRPr="008A3DE9">
        <w:trPr>
          <w:jc w:val="center"/>
        </w:trPr>
        <w:tc>
          <w:tcPr>
            <w:tcW w:w="5000" w:type="pct"/>
            <w:gridSpan w:val="2"/>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spacing w:beforeAutospacing="1" w:afterAutospacing="1"/>
              <w:jc w:val="center"/>
              <w:rPr>
                <w:rFonts w:ascii="Times New Roman" w:eastAsia="Times New Roman" w:hAnsi="Times New Roman" w:cs="Times New Roman"/>
                <w:color w:val="2A2A2A"/>
                <w:sz w:val="24"/>
                <w:szCs w:val="24"/>
                <w:lang w:eastAsia="en-AU"/>
              </w:rPr>
            </w:pPr>
            <w:ins w:id="0" w:author="Unknown">
              <w:r w:rsidRPr="008A3DE9">
                <w:rPr>
                  <w:rFonts w:ascii="Times New Roman" w:eastAsia="Times New Roman" w:hAnsi="Times New Roman" w:cs="Times New Roman"/>
                  <w:color w:val="2A2A2A"/>
                  <w:sz w:val="24"/>
                  <w:szCs w:val="24"/>
                  <w:lang w:eastAsia="en-AU"/>
                </w:rPr>
                <w:t xml:space="preserve">  </w:t>
              </w:r>
            </w:ins>
            <w:r w:rsidRPr="008A3DE9">
              <w:rPr>
                <w:rFonts w:ascii="Times New Roman" w:eastAsia="Times New Roman" w:hAnsi="Times New Roman" w:cs="Times New Roman"/>
                <w:color w:val="2A2A2A"/>
                <w:sz w:val="24"/>
                <w:szCs w:val="24"/>
                <w:lang w:eastAsia="en-AU"/>
              </w:rPr>
              <w:pict/>
            </w:r>
            <w:r w:rsidRPr="008A3DE9">
              <w:rPr>
                <w:rFonts w:ascii="Times New Roman" w:eastAsia="Times New Roman" w:hAnsi="Times New Roman" w:cs="Times New Roman"/>
                <w:color w:val="2A2A2A"/>
                <w:sz w:val="24"/>
                <w:szCs w:val="24"/>
                <w:lang w:eastAsia="en-AU"/>
              </w:rPr>
              <w:pict/>
            </w:r>
            <w:r w:rsidRPr="008A3DE9">
              <w:rPr>
                <w:rFonts w:ascii="Times New Roman" w:eastAsia="Times New Roman" w:hAnsi="Times New Roman" w:cs="Times New Roman"/>
                <w:color w:val="2A2A2A"/>
                <w:sz w:val="24"/>
                <w:szCs w:val="24"/>
                <w:lang w:eastAsia="en-AU"/>
              </w:rPr>
              <w:pict/>
            </w:r>
            <w:r w:rsidRPr="008A3DE9">
              <w:rPr>
                <w:rFonts w:ascii="Times New Roman" w:eastAsia="Times New Roman" w:hAnsi="Times New Roman" w:cs="Times New Roman"/>
                <w:color w:val="2A2A2A"/>
                <w:sz w:val="24"/>
                <w:szCs w:val="24"/>
                <w:lang w:eastAsia="en-AU"/>
              </w:rPr>
              <w:pict/>
            </w:r>
            <w:r w:rsidRPr="008A3DE9">
              <w:rPr>
                <w:rFonts w:ascii="Times New Roman" w:eastAsia="Times New Roman" w:hAnsi="Times New Roman" w:cs="Times New Roman"/>
                <w:color w:val="2A2A2A"/>
                <w:sz w:val="24"/>
                <w:szCs w:val="24"/>
                <w:lang w:eastAsia="en-AU"/>
              </w:rPr>
              <w:pict/>
            </w:r>
            <w:r w:rsidRPr="008A3DE9">
              <w:rPr>
                <w:rFonts w:ascii="Times New Roman" w:eastAsia="Times New Roman" w:hAnsi="Times New Roman" w:cs="Times New Roman"/>
                <w:color w:val="2A2A2A"/>
                <w:sz w:val="24"/>
                <w:szCs w:val="24"/>
                <w:lang w:eastAsia="en-AU"/>
              </w:rPr>
              <w:pict/>
            </w:r>
          </w:p>
        </w:tc>
      </w:tr>
    </w:tbl>
    <w:p w:rsidR="008A3DE9" w:rsidRPr="008A3DE9" w:rsidRDefault="008A3DE9" w:rsidP="008A3DE9">
      <w:pPr>
        <w:spacing w:before="100" w:beforeAutospacing="1" w:after="100" w:afterAutospacing="1"/>
        <w:jc w:val="center"/>
        <w:rPr>
          <w:rFonts w:ascii="Times New Roman" w:eastAsia="Times New Roman" w:hAnsi="Times New Roman" w:cs="Times New Roman"/>
          <w:color w:val="2A2A2A"/>
          <w:sz w:val="24"/>
          <w:szCs w:val="24"/>
          <w:lang w:eastAsia="en-AU"/>
        </w:rPr>
      </w:pPr>
      <w:r>
        <w:rPr>
          <w:rFonts w:ascii="Times New Roman" w:eastAsia="Times New Roman" w:hAnsi="Times New Roman" w:cs="Times New Roman"/>
          <w:noProof/>
          <w:color w:val="2A2A2A"/>
          <w:sz w:val="24"/>
          <w:szCs w:val="24"/>
          <w:lang w:eastAsia="en-AU"/>
        </w:rPr>
        <w:lastRenderedPageBreak/>
        <w:drawing>
          <wp:inline distT="0" distB="0" distL="0" distR="0">
            <wp:extent cx="3533775" cy="276225"/>
            <wp:effectExtent l="19050" t="0" r="9525" b="0"/>
            <wp:docPr id="7" name="Picture 7" descr="http://www.busyteacherscafe.com/literacy/images/sc8ln3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busyteacherscafe.com/literacy/images/sc8ln3a.gif"/>
                    <pic:cNvPicPr>
                      <a:picLocks noChangeAspect="1" noChangeArrowheads="1"/>
                    </pic:cNvPicPr>
                  </pic:nvPicPr>
                  <pic:blipFill>
                    <a:blip r:embed="rId7" cstate="print"/>
                    <a:srcRect/>
                    <a:stretch>
                      <a:fillRect/>
                    </a:stretch>
                  </pic:blipFill>
                  <pic:spPr bwMode="auto">
                    <a:xfrm>
                      <a:off x="0" y="0"/>
                      <a:ext cx="3533775" cy="276225"/>
                    </a:xfrm>
                    <a:prstGeom prst="rect">
                      <a:avLst/>
                    </a:prstGeom>
                    <a:noFill/>
                    <a:ln w="9525">
                      <a:noFill/>
                      <a:miter lim="800000"/>
                      <a:headEnd/>
                      <a:tailEnd/>
                    </a:ln>
                  </pic:spPr>
                </pic:pic>
              </a:graphicData>
            </a:graphic>
          </wp:inline>
        </w:drawing>
      </w:r>
    </w:p>
    <w:tbl>
      <w:tblPr>
        <w:tblW w:w="4500" w:type="pct"/>
        <w:jc w:val="center"/>
        <w:tblBorders>
          <w:top w:val="outset" w:sz="6" w:space="0" w:color="111111"/>
          <w:left w:val="outset" w:sz="6" w:space="0" w:color="111111"/>
          <w:bottom w:val="outset" w:sz="6" w:space="0" w:color="111111"/>
          <w:right w:val="outset" w:sz="6" w:space="0" w:color="111111"/>
        </w:tblBorders>
        <w:tblCellMar>
          <w:top w:w="60" w:type="dxa"/>
          <w:left w:w="60" w:type="dxa"/>
          <w:bottom w:w="60" w:type="dxa"/>
          <w:right w:w="60" w:type="dxa"/>
        </w:tblCellMar>
        <w:tblLook w:val="04A0"/>
      </w:tblPr>
      <w:tblGrid>
        <w:gridCol w:w="2057"/>
        <w:gridCol w:w="2058"/>
        <w:gridCol w:w="2058"/>
        <w:gridCol w:w="2058"/>
      </w:tblGrid>
      <w:tr w:rsidR="008A3DE9" w:rsidRPr="008A3DE9">
        <w:trPr>
          <w:jc w:val="center"/>
        </w:trPr>
        <w:tc>
          <w:tcPr>
            <w:tcW w:w="5000" w:type="pct"/>
            <w:gridSpan w:val="4"/>
            <w:tcBorders>
              <w:top w:val="outset" w:sz="6" w:space="0" w:color="111111"/>
              <w:left w:val="outset" w:sz="6" w:space="0" w:color="111111"/>
              <w:bottom w:val="outset" w:sz="6" w:space="0" w:color="111111"/>
              <w:right w:val="outset" w:sz="6" w:space="0" w:color="111111"/>
            </w:tcBorders>
            <w:shd w:val="clear" w:color="auto" w:fill="87C74E"/>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b/>
                <w:bCs/>
                <w:color w:val="2A2A2A"/>
                <w:sz w:val="24"/>
                <w:szCs w:val="24"/>
                <w:lang w:eastAsia="en-AU"/>
              </w:rPr>
              <w:t>More Sites &amp; Resources:</w:t>
            </w:r>
          </w:p>
        </w:tc>
      </w:tr>
      <w:tr w:rsidR="008A3DE9" w:rsidRPr="008A3DE9">
        <w:trPr>
          <w:jc w:val="center"/>
        </w:trPr>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8" w:history="1">
              <w:r w:rsidRPr="008A3DE9">
                <w:rPr>
                  <w:rFonts w:ascii="Century Gothic" w:eastAsia="Times New Roman" w:hAnsi="Century Gothic" w:cs="Times New Roman"/>
                  <w:color w:val="693532"/>
                  <w:u w:val="single"/>
                  <w:lang w:eastAsia="en-AU"/>
                </w:rPr>
                <w:t xml:space="preserve">Read </w:t>
              </w:r>
              <w:proofErr w:type="spellStart"/>
              <w:r w:rsidRPr="008A3DE9">
                <w:rPr>
                  <w:rFonts w:ascii="Century Gothic" w:eastAsia="Times New Roman" w:hAnsi="Century Gothic" w:cs="Times New Roman"/>
                  <w:color w:val="693532"/>
                  <w:u w:val="single"/>
                  <w:lang w:eastAsia="en-AU"/>
                </w:rPr>
                <w:t>Alouds</w:t>
              </w:r>
              <w:proofErr w:type="spellEnd"/>
            </w:hyperlink>
          </w:p>
        </w:tc>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9" w:history="1">
              <w:r w:rsidRPr="008A3DE9">
                <w:rPr>
                  <w:rFonts w:ascii="Century Gothic" w:eastAsia="Times New Roman" w:hAnsi="Century Gothic" w:cs="Times New Roman"/>
                  <w:color w:val="693532"/>
                  <w:u w:val="single"/>
                  <w:lang w:eastAsia="en-AU"/>
                </w:rPr>
                <w:t>Why Read Aloud?</w:t>
              </w:r>
            </w:hyperlink>
          </w:p>
        </w:tc>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10" w:history="1">
              <w:r w:rsidRPr="008A3DE9">
                <w:rPr>
                  <w:rFonts w:ascii="Century Gothic" w:eastAsia="Times New Roman" w:hAnsi="Century Gothic" w:cs="Times New Roman"/>
                  <w:color w:val="693532"/>
                  <w:u w:val="single"/>
                  <w:lang w:eastAsia="en-AU"/>
                </w:rPr>
                <w:t xml:space="preserve">List of Read </w:t>
              </w:r>
              <w:proofErr w:type="spellStart"/>
              <w:r w:rsidRPr="008A3DE9">
                <w:rPr>
                  <w:rFonts w:ascii="Century Gothic" w:eastAsia="Times New Roman" w:hAnsi="Century Gothic" w:cs="Times New Roman"/>
                  <w:color w:val="693532"/>
                  <w:u w:val="single"/>
                  <w:lang w:eastAsia="en-AU"/>
                </w:rPr>
                <w:t>Alouds</w:t>
              </w:r>
              <w:proofErr w:type="spellEnd"/>
            </w:hyperlink>
          </w:p>
        </w:tc>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11" w:history="1">
              <w:r w:rsidRPr="008A3DE9">
                <w:rPr>
                  <w:rFonts w:ascii="Century Gothic" w:eastAsia="Times New Roman" w:hAnsi="Century Gothic" w:cs="Times New Roman"/>
                  <w:color w:val="693532"/>
                  <w:u w:val="single"/>
                  <w:lang w:eastAsia="en-AU"/>
                </w:rPr>
                <w:t xml:space="preserve">Recommended Titles for Read </w:t>
              </w:r>
              <w:proofErr w:type="spellStart"/>
              <w:r w:rsidRPr="008A3DE9">
                <w:rPr>
                  <w:rFonts w:ascii="Century Gothic" w:eastAsia="Times New Roman" w:hAnsi="Century Gothic" w:cs="Times New Roman"/>
                  <w:color w:val="693532"/>
                  <w:u w:val="single"/>
                  <w:lang w:eastAsia="en-AU"/>
                </w:rPr>
                <w:t>Alouds</w:t>
              </w:r>
              <w:proofErr w:type="spellEnd"/>
            </w:hyperlink>
          </w:p>
        </w:tc>
      </w:tr>
      <w:tr w:rsidR="008A3DE9" w:rsidRPr="008A3DE9">
        <w:trPr>
          <w:jc w:val="center"/>
        </w:trPr>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12" w:history="1">
              <w:r w:rsidRPr="008A3DE9">
                <w:rPr>
                  <w:rFonts w:ascii="Century Gothic" w:eastAsia="Times New Roman" w:hAnsi="Century Gothic" w:cs="Times New Roman"/>
                  <w:color w:val="693532"/>
                  <w:u w:val="single"/>
                  <w:lang w:eastAsia="en-AU"/>
                </w:rPr>
                <w:t>Reading Strategies Mini-Lessons</w:t>
              </w:r>
            </w:hyperlink>
          </w:p>
        </w:tc>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13" w:history="1">
              <w:r w:rsidRPr="008A3DE9">
                <w:rPr>
                  <w:rFonts w:ascii="Century Gothic" w:eastAsia="Times New Roman" w:hAnsi="Century Gothic" w:cs="Times New Roman"/>
                  <w:color w:val="693532"/>
                  <w:u w:val="single"/>
                  <w:lang w:eastAsia="en-AU"/>
                </w:rPr>
                <w:t>Lots of resources on Reading Mini-lessons</w:t>
              </w:r>
            </w:hyperlink>
          </w:p>
        </w:tc>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14" w:anchor="proceduralminilessons" w:history="1">
              <w:r w:rsidRPr="008A3DE9">
                <w:rPr>
                  <w:rFonts w:ascii="Century Gothic" w:eastAsia="Times New Roman" w:hAnsi="Century Gothic" w:cs="Times New Roman"/>
                  <w:color w:val="693532"/>
                  <w:u w:val="single"/>
                  <w:lang w:eastAsia="en-AU"/>
                </w:rPr>
                <w:t>Procedural Mini-lessons</w:t>
              </w:r>
            </w:hyperlink>
          </w:p>
        </w:tc>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15" w:anchor="literaryminilessons" w:history="1">
              <w:r w:rsidRPr="008A3DE9">
                <w:rPr>
                  <w:rFonts w:ascii="Century Gothic" w:eastAsia="Times New Roman" w:hAnsi="Century Gothic" w:cs="Times New Roman"/>
                  <w:color w:val="693532"/>
                  <w:u w:val="single"/>
                  <w:lang w:eastAsia="en-AU"/>
                </w:rPr>
                <w:t>Literary Mini-lessons</w:t>
              </w:r>
            </w:hyperlink>
          </w:p>
        </w:tc>
      </w:tr>
      <w:tr w:rsidR="008A3DE9" w:rsidRPr="008A3DE9">
        <w:trPr>
          <w:jc w:val="center"/>
        </w:trPr>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16" w:anchor="strategiesskillsminilessons" w:history="1">
              <w:r w:rsidRPr="008A3DE9">
                <w:rPr>
                  <w:rFonts w:ascii="Century Gothic" w:eastAsia="Times New Roman" w:hAnsi="Century Gothic" w:cs="Times New Roman"/>
                  <w:color w:val="693532"/>
                  <w:u w:val="single"/>
                  <w:lang w:eastAsia="en-AU"/>
                </w:rPr>
                <w:t>Strategies/Skills Mini-lessons</w:t>
              </w:r>
            </w:hyperlink>
          </w:p>
        </w:tc>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17" w:history="1">
              <w:r w:rsidRPr="008A3DE9">
                <w:rPr>
                  <w:rFonts w:ascii="Century Gothic" w:eastAsia="Times New Roman" w:hAnsi="Century Gothic" w:cs="Times New Roman"/>
                  <w:color w:val="693532"/>
                  <w:u w:val="single"/>
                  <w:lang w:eastAsia="en-AU"/>
                </w:rPr>
                <w:t>Balanced Literacy Framework (90 minute block)</w:t>
              </w:r>
            </w:hyperlink>
          </w:p>
        </w:tc>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18" w:history="1">
              <w:r w:rsidRPr="008A3DE9">
                <w:rPr>
                  <w:rFonts w:ascii="Century Gothic" w:eastAsia="Times New Roman" w:hAnsi="Century Gothic" w:cs="Times New Roman"/>
                  <w:color w:val="693532"/>
                  <w:u w:val="single"/>
                  <w:lang w:eastAsia="en-AU"/>
                </w:rPr>
                <w:t>Components of a Balanced Literacy Program</w:t>
              </w:r>
            </w:hyperlink>
          </w:p>
        </w:tc>
        <w:tc>
          <w:tcPr>
            <w:tcW w:w="1250" w:type="pct"/>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hyperlink r:id="rId19" w:history="1">
              <w:r w:rsidRPr="008A3DE9">
                <w:rPr>
                  <w:rFonts w:ascii="Century Gothic" w:eastAsia="Times New Roman" w:hAnsi="Century Gothic" w:cs="Times New Roman"/>
                  <w:color w:val="693532"/>
                  <w:u w:val="single"/>
                  <w:lang w:eastAsia="en-AU"/>
                </w:rPr>
                <w:t>Balanced Literacy</w:t>
              </w:r>
            </w:hyperlink>
          </w:p>
        </w:tc>
      </w:tr>
      <w:tr w:rsidR="008A3DE9" w:rsidRPr="008A3DE9">
        <w:trPr>
          <w:jc w:val="center"/>
        </w:trPr>
        <w:tc>
          <w:tcPr>
            <w:tcW w:w="5000" w:type="pct"/>
            <w:gridSpan w:val="4"/>
            <w:tcBorders>
              <w:top w:val="outset" w:sz="6" w:space="0" w:color="111111"/>
              <w:left w:val="outset" w:sz="6" w:space="0" w:color="111111"/>
              <w:bottom w:val="outset" w:sz="6" w:space="0" w:color="111111"/>
              <w:right w:val="outset" w:sz="6" w:space="0" w:color="111111"/>
            </w:tcBorders>
            <w:shd w:val="clear" w:color="auto" w:fill="FFFFFF"/>
            <w:vAlign w:val="center"/>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b/>
                <w:bCs/>
                <w:color w:val="2A2A2A"/>
                <w:sz w:val="24"/>
                <w:szCs w:val="24"/>
                <w:lang w:eastAsia="en-AU"/>
              </w:rPr>
              <w:t>Books to Read</w:t>
            </w:r>
            <w:r w:rsidRPr="008A3DE9">
              <w:rPr>
                <w:rFonts w:ascii="Century Gothic" w:eastAsia="Times New Roman" w:hAnsi="Century Gothic" w:cs="Times New Roman"/>
                <w:b/>
                <w:bCs/>
                <w:color w:val="2A2A2A"/>
                <w:sz w:val="24"/>
                <w:szCs w:val="24"/>
                <w:lang w:eastAsia="en-AU"/>
              </w:rPr>
              <w:br/>
            </w:r>
            <w:r w:rsidRPr="008A3DE9">
              <w:rPr>
                <w:rFonts w:ascii="Century Gothic" w:eastAsia="Times New Roman" w:hAnsi="Century Gothic" w:cs="Times New Roman"/>
                <w:color w:val="2A2A2A"/>
                <w:sz w:val="20"/>
                <w:szCs w:val="20"/>
                <w:lang w:eastAsia="en-AU"/>
              </w:rPr>
              <w:t xml:space="preserve">These are some of my </w:t>
            </w:r>
            <w:proofErr w:type="spellStart"/>
            <w:r w:rsidRPr="008A3DE9">
              <w:rPr>
                <w:rFonts w:ascii="Century Gothic" w:eastAsia="Times New Roman" w:hAnsi="Century Gothic" w:cs="Times New Roman"/>
                <w:color w:val="2A2A2A"/>
                <w:sz w:val="20"/>
                <w:szCs w:val="20"/>
                <w:lang w:eastAsia="en-AU"/>
              </w:rPr>
              <w:t>favorite</w:t>
            </w:r>
            <w:proofErr w:type="spellEnd"/>
            <w:r w:rsidRPr="008A3DE9">
              <w:rPr>
                <w:rFonts w:ascii="Century Gothic" w:eastAsia="Times New Roman" w:hAnsi="Century Gothic" w:cs="Times New Roman"/>
                <w:color w:val="2A2A2A"/>
                <w:sz w:val="20"/>
                <w:szCs w:val="20"/>
                <w:lang w:eastAsia="en-AU"/>
              </w:rPr>
              <w:t xml:space="preserve"> books and have been invaluable to me in helping implement the components of Balanced Literacy.</w:t>
            </w:r>
          </w:p>
        </w:tc>
      </w:tr>
      <w:tr w:rsidR="008A3DE9" w:rsidRPr="008A3DE9">
        <w:trPr>
          <w:jc w:val="center"/>
        </w:trPr>
        <w:tc>
          <w:tcPr>
            <w:tcW w:w="125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Times New Roman" w:eastAsia="Times New Roman" w:hAnsi="Times New Roman" w:cs="Times New Roman"/>
                <w:color w:val="2A2A2A"/>
                <w:sz w:val="24"/>
                <w:szCs w:val="24"/>
                <w:lang w:eastAsia="en-AU"/>
              </w:rPr>
              <w:t xml:space="preserve">  </w:t>
            </w:r>
            <w:r w:rsidRPr="008A3DE9">
              <w:rPr>
                <w:rFonts w:ascii="Century Gothic" w:eastAsia="Times New Roman" w:hAnsi="Century Gothic" w:cs="Times New Roman"/>
                <w:color w:val="2A2A2A"/>
                <w:sz w:val="20"/>
                <w:szCs w:val="20"/>
                <w:lang w:eastAsia="en-AU"/>
              </w:rPr>
              <w:br/>
              <w:t> </w:t>
            </w:r>
          </w:p>
        </w:tc>
        <w:tc>
          <w:tcPr>
            <w:tcW w:w="125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Times New Roman" w:eastAsia="Times New Roman" w:hAnsi="Times New Roman" w:cs="Times New Roman"/>
                <w:color w:val="2A2A2A"/>
                <w:sz w:val="24"/>
                <w:szCs w:val="24"/>
                <w:lang w:eastAsia="en-AU"/>
              </w:rPr>
              <w:t> </w:t>
            </w:r>
          </w:p>
        </w:tc>
        <w:tc>
          <w:tcPr>
            <w:tcW w:w="125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Times New Roman" w:eastAsia="Times New Roman" w:hAnsi="Times New Roman" w:cs="Times New Roman"/>
                <w:color w:val="2A2A2A"/>
                <w:sz w:val="24"/>
                <w:szCs w:val="24"/>
                <w:lang w:eastAsia="en-AU"/>
              </w:rPr>
              <w:t> </w:t>
            </w:r>
          </w:p>
        </w:tc>
        <w:tc>
          <w:tcPr>
            <w:tcW w:w="125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Times New Roman" w:eastAsia="Times New Roman" w:hAnsi="Times New Roman" w:cs="Times New Roman"/>
                <w:color w:val="2A2A2A"/>
                <w:sz w:val="24"/>
                <w:szCs w:val="24"/>
                <w:lang w:eastAsia="en-AU"/>
              </w:rPr>
              <w:t xml:space="preserve">  </w:t>
            </w:r>
            <w:r w:rsidRPr="008A3DE9">
              <w:rPr>
                <w:rFonts w:ascii="Times New Roman" w:eastAsia="Times New Roman" w:hAnsi="Times New Roman" w:cs="Times New Roman"/>
                <w:color w:val="2A2A2A"/>
                <w:sz w:val="24"/>
                <w:szCs w:val="24"/>
                <w:lang w:eastAsia="en-AU"/>
              </w:rPr>
              <w:br/>
              <w:t> </w:t>
            </w:r>
          </w:p>
        </w:tc>
      </w:tr>
      <w:tr w:rsidR="008A3DE9" w:rsidRPr="008A3DE9">
        <w:trPr>
          <w:jc w:val="center"/>
        </w:trPr>
        <w:tc>
          <w:tcPr>
            <w:tcW w:w="2500" w:type="pct"/>
            <w:gridSpan w:val="2"/>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sz w:val="20"/>
                <w:szCs w:val="20"/>
                <w:lang w:eastAsia="en-AU"/>
              </w:rPr>
              <w:t xml:space="preserve">A classic! I've used this book in </w:t>
            </w:r>
            <w:proofErr w:type="spellStart"/>
            <w:r w:rsidRPr="008A3DE9">
              <w:rPr>
                <w:rFonts w:ascii="Century Gothic" w:eastAsia="Times New Roman" w:hAnsi="Century Gothic" w:cs="Times New Roman"/>
                <w:color w:val="2A2A2A"/>
                <w:sz w:val="20"/>
                <w:szCs w:val="20"/>
                <w:lang w:eastAsia="en-AU"/>
              </w:rPr>
              <w:t>conjuction</w:t>
            </w:r>
            <w:proofErr w:type="spellEnd"/>
            <w:r w:rsidRPr="008A3DE9">
              <w:rPr>
                <w:rFonts w:ascii="Century Gothic" w:eastAsia="Times New Roman" w:hAnsi="Century Gothic" w:cs="Times New Roman"/>
                <w:color w:val="2A2A2A"/>
                <w:sz w:val="20"/>
                <w:szCs w:val="20"/>
                <w:lang w:eastAsia="en-AU"/>
              </w:rPr>
              <w:t xml:space="preserve"> with their 2nd book (see next column).</w:t>
            </w:r>
          </w:p>
        </w:tc>
        <w:tc>
          <w:tcPr>
            <w:tcW w:w="125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Times New Roman" w:eastAsia="Times New Roman" w:hAnsi="Times New Roman" w:cs="Times New Roman"/>
                <w:color w:val="2A2A2A"/>
                <w:sz w:val="24"/>
                <w:szCs w:val="24"/>
                <w:lang w:eastAsia="en-AU"/>
              </w:rPr>
              <w:t> </w:t>
            </w:r>
          </w:p>
        </w:tc>
        <w:tc>
          <w:tcPr>
            <w:tcW w:w="125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sz w:val="20"/>
                <w:szCs w:val="20"/>
                <w:lang w:eastAsia="en-AU"/>
              </w:rPr>
              <w:t>A must have!!!  Many teachers use this for intervention work as well!</w:t>
            </w:r>
          </w:p>
        </w:tc>
      </w:tr>
      <w:tr w:rsidR="008A3DE9" w:rsidRPr="008A3DE9">
        <w:trPr>
          <w:jc w:val="center"/>
        </w:trPr>
        <w:tc>
          <w:tcPr>
            <w:tcW w:w="125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Times New Roman" w:eastAsia="Times New Roman" w:hAnsi="Times New Roman" w:cs="Times New Roman"/>
                <w:color w:val="2A2A2A"/>
                <w:sz w:val="24"/>
                <w:szCs w:val="24"/>
                <w:lang w:eastAsia="en-AU"/>
              </w:rPr>
              <w:t xml:space="preserve">  </w:t>
            </w:r>
          </w:p>
        </w:tc>
        <w:tc>
          <w:tcPr>
            <w:tcW w:w="125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Times New Roman" w:eastAsia="Times New Roman" w:hAnsi="Times New Roman" w:cs="Times New Roman"/>
                <w:color w:val="2A2A2A"/>
                <w:sz w:val="24"/>
                <w:szCs w:val="24"/>
                <w:lang w:eastAsia="en-AU"/>
              </w:rPr>
              <w:t xml:space="preserve">  </w:t>
            </w:r>
          </w:p>
        </w:tc>
        <w:tc>
          <w:tcPr>
            <w:tcW w:w="125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Times New Roman" w:eastAsia="Times New Roman" w:hAnsi="Times New Roman" w:cs="Times New Roman"/>
                <w:color w:val="2A2A2A"/>
                <w:sz w:val="24"/>
                <w:szCs w:val="24"/>
                <w:lang w:eastAsia="en-AU"/>
              </w:rPr>
              <w:t> </w:t>
            </w:r>
          </w:p>
        </w:tc>
        <w:tc>
          <w:tcPr>
            <w:tcW w:w="125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Times New Roman" w:eastAsia="Times New Roman" w:hAnsi="Times New Roman" w:cs="Times New Roman"/>
                <w:color w:val="2A2A2A"/>
                <w:sz w:val="24"/>
                <w:szCs w:val="24"/>
                <w:lang w:eastAsia="en-AU"/>
              </w:rPr>
              <w:t> </w:t>
            </w:r>
          </w:p>
        </w:tc>
      </w:tr>
      <w:tr w:rsidR="008A3DE9" w:rsidRPr="008A3DE9">
        <w:trPr>
          <w:jc w:val="center"/>
        </w:trPr>
        <w:tc>
          <w:tcPr>
            <w:tcW w:w="1250" w:type="pct"/>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sz w:val="20"/>
                <w:szCs w:val="20"/>
                <w:lang w:eastAsia="en-AU"/>
              </w:rPr>
              <w:t>A must have!!!  This if for the upper grades.</w:t>
            </w:r>
          </w:p>
        </w:tc>
        <w:tc>
          <w:tcPr>
            <w:tcW w:w="3750" w:type="pct"/>
            <w:gridSpan w:val="3"/>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rFonts w:ascii="Times New Roman" w:eastAsia="Times New Roman" w:hAnsi="Times New Roman" w:cs="Times New Roman"/>
                <w:color w:val="2A2A2A"/>
                <w:sz w:val="24"/>
                <w:szCs w:val="24"/>
                <w:lang w:eastAsia="en-AU"/>
              </w:rPr>
            </w:pPr>
            <w:r w:rsidRPr="008A3DE9">
              <w:rPr>
                <w:rFonts w:ascii="Century Gothic" w:eastAsia="Times New Roman" w:hAnsi="Century Gothic" w:cs="Times New Roman"/>
                <w:color w:val="2A2A2A"/>
                <w:sz w:val="20"/>
                <w:szCs w:val="20"/>
                <w:lang w:eastAsia="en-AU"/>
              </w:rPr>
              <w:t>I love Debbie Diller's books! I have used the 3 mentioned here extensively with my teachers and have gotten some fantastic ideas!</w:t>
            </w:r>
          </w:p>
        </w:tc>
      </w:tr>
      <w:tr w:rsidR="008A3DE9" w:rsidRPr="008A3DE9">
        <w:trPr>
          <w:jc w:val="center"/>
        </w:trPr>
        <w:tc>
          <w:tcPr>
            <w:tcW w:w="5000" w:type="pct"/>
            <w:gridSpan w:val="4"/>
            <w:tcBorders>
              <w:top w:val="outset" w:sz="6" w:space="0" w:color="111111"/>
              <w:left w:val="outset" w:sz="6" w:space="0" w:color="111111"/>
              <w:bottom w:val="outset" w:sz="6" w:space="0" w:color="111111"/>
              <w:right w:val="outset" w:sz="6" w:space="0" w:color="111111"/>
            </w:tcBorders>
            <w:shd w:val="clear" w:color="auto" w:fill="FFFFFF"/>
            <w:hideMark/>
          </w:tcPr>
          <w:p w:rsidR="008A3DE9" w:rsidRPr="008A3DE9" w:rsidRDefault="008A3DE9" w:rsidP="008A3DE9">
            <w:pPr>
              <w:jc w:val="center"/>
              <w:rPr>
                <w:ins w:id="1" w:author="Unknown"/>
                <w:rFonts w:ascii="Times New Roman" w:eastAsia="Times New Roman" w:hAnsi="Times New Roman" w:cs="Times New Roman"/>
                <w:color w:val="2A2A2A"/>
                <w:sz w:val="24"/>
                <w:szCs w:val="24"/>
                <w:lang w:eastAsia="en-AU"/>
              </w:rPr>
            </w:pPr>
            <w:ins w:id="2" w:author="Unknown">
              <w:r w:rsidRPr="008A3DE9">
                <w:rPr>
                  <w:rFonts w:ascii="Times New Roman" w:eastAsia="Times New Roman" w:hAnsi="Times New Roman" w:cs="Times New Roman"/>
                  <w:color w:val="2A2A2A"/>
                  <w:sz w:val="24"/>
                  <w:szCs w:val="24"/>
                  <w:lang w:eastAsia="en-AU"/>
                </w:rPr>
                <w:pict/>
              </w:r>
            </w:ins>
            <w:r w:rsidRPr="008A3DE9">
              <w:rPr>
                <w:rFonts w:ascii="Times New Roman" w:eastAsia="Times New Roman" w:hAnsi="Times New Roman" w:cs="Times New Roman"/>
                <w:color w:val="2A2A2A"/>
                <w:sz w:val="24"/>
                <w:szCs w:val="24"/>
                <w:lang w:eastAsia="en-AU"/>
              </w:rPr>
              <w:pict/>
            </w:r>
            <w:r w:rsidRPr="008A3DE9">
              <w:rPr>
                <w:rFonts w:ascii="Times New Roman" w:eastAsia="Times New Roman" w:hAnsi="Times New Roman" w:cs="Times New Roman"/>
                <w:color w:val="2A2A2A"/>
                <w:sz w:val="24"/>
                <w:szCs w:val="24"/>
                <w:lang w:eastAsia="en-AU"/>
              </w:rPr>
              <w:pict/>
            </w:r>
            <w:ins w:id="3" w:author="Unknown">
              <w:r w:rsidRPr="008A3DE9">
                <w:rPr>
                  <w:rFonts w:ascii="Times New Roman" w:eastAsia="Times New Roman" w:hAnsi="Times New Roman" w:cs="Times New Roman"/>
                  <w:color w:val="2A2A2A"/>
                  <w:sz w:val="24"/>
                  <w:szCs w:val="24"/>
                  <w:lang w:eastAsia="en-AU"/>
                </w:rPr>
                <w:t>;</w:t>
              </w:r>
            </w:ins>
          </w:p>
        </w:tc>
      </w:tr>
    </w:tbl>
    <w:p w:rsidR="008A3DE9" w:rsidRPr="008A3DE9" w:rsidRDefault="008A3DE9" w:rsidP="008A3DE9">
      <w:pPr>
        <w:spacing w:before="100" w:beforeAutospacing="1" w:after="100" w:afterAutospacing="1"/>
        <w:jc w:val="center"/>
        <w:rPr>
          <w:rFonts w:ascii="Times New Roman" w:eastAsia="Times New Roman" w:hAnsi="Times New Roman" w:cs="Times New Roman"/>
          <w:color w:val="2A2A2A"/>
          <w:sz w:val="24"/>
          <w:szCs w:val="24"/>
          <w:lang w:eastAsia="en-AU"/>
        </w:rPr>
      </w:pPr>
      <w:r w:rsidRPr="008A3DE9">
        <w:rPr>
          <w:rFonts w:ascii="Times New Roman" w:eastAsia="Times New Roman" w:hAnsi="Times New Roman" w:cs="Times New Roman"/>
          <w:color w:val="2A2A2A"/>
          <w:sz w:val="24"/>
          <w:szCs w:val="24"/>
          <w:lang w:eastAsia="en-AU"/>
        </w:rPr>
        <w:t xml:space="preserve">  </w:t>
      </w:r>
      <w:r w:rsidRPr="008A3DE9">
        <w:rPr>
          <w:rFonts w:ascii="Times New Roman" w:eastAsia="Times New Roman" w:hAnsi="Times New Roman" w:cs="Times New Roman"/>
          <w:color w:val="2A2A2A"/>
          <w:sz w:val="24"/>
          <w:szCs w:val="24"/>
          <w:lang w:eastAsia="en-AU"/>
        </w:rPr>
        <w:pict/>
      </w:r>
    </w:p>
    <w:p w:rsidR="008A3DE9" w:rsidRPr="008A3DE9" w:rsidRDefault="008A3DE9" w:rsidP="008A3DE9">
      <w:pPr>
        <w:spacing w:before="100" w:beforeAutospacing="1" w:after="100" w:afterAutospacing="1"/>
        <w:jc w:val="center"/>
        <w:rPr>
          <w:rFonts w:ascii="Times New Roman" w:eastAsia="Times New Roman" w:hAnsi="Times New Roman" w:cs="Times New Roman"/>
          <w:color w:val="2A2A2A"/>
          <w:sz w:val="24"/>
          <w:szCs w:val="24"/>
          <w:lang w:eastAsia="en-AU"/>
        </w:rPr>
      </w:pPr>
      <w:r w:rsidRPr="008A3DE9">
        <w:rPr>
          <w:rFonts w:ascii="Times New Roman" w:eastAsia="Times New Roman" w:hAnsi="Times New Roman" w:cs="Times New Roman"/>
          <w:color w:val="2A2A2A"/>
          <w:sz w:val="24"/>
          <w:szCs w:val="24"/>
          <w:lang w:eastAsia="en-AU"/>
        </w:rPr>
        <w:t> </w:t>
      </w:r>
    </w:p>
    <w:p w:rsidR="00A25A1E" w:rsidRDefault="00A25A1E" w:rsidP="00A25A1E"/>
    <w:sectPr w:rsidR="00A25A1E" w:rsidSect="00D573A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F7504C"/>
    <w:multiLevelType w:val="multilevel"/>
    <w:tmpl w:val="AA7A7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3DE9"/>
    <w:rsid w:val="00247062"/>
    <w:rsid w:val="008A3DE9"/>
    <w:rsid w:val="00A25A1E"/>
    <w:rsid w:val="00D573A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3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A3DE9"/>
    <w:rPr>
      <w:color w:val="693532"/>
      <w:u w:val="single"/>
    </w:rPr>
  </w:style>
  <w:style w:type="paragraph" w:styleId="NormalWeb">
    <w:name w:val="Normal (Web)"/>
    <w:basedOn w:val="Normal"/>
    <w:uiPriority w:val="99"/>
    <w:unhideWhenUsed/>
    <w:rsid w:val="008A3DE9"/>
    <w:pPr>
      <w:spacing w:before="100" w:beforeAutospacing="1" w:after="100" w:afterAutospacing="1"/>
    </w:pPr>
    <w:rPr>
      <w:rFonts w:ascii="Times New Roman" w:eastAsia="Times New Roman" w:hAnsi="Times New Roman" w:cs="Times New Roman"/>
      <w:color w:val="2A2A2A"/>
      <w:sz w:val="24"/>
      <w:szCs w:val="24"/>
      <w:lang w:eastAsia="en-AU"/>
    </w:rPr>
  </w:style>
  <w:style w:type="paragraph" w:styleId="BalloonText">
    <w:name w:val="Balloon Text"/>
    <w:basedOn w:val="Normal"/>
    <w:link w:val="BalloonTextChar"/>
    <w:uiPriority w:val="99"/>
    <w:semiHidden/>
    <w:unhideWhenUsed/>
    <w:rsid w:val="008A3DE9"/>
    <w:rPr>
      <w:rFonts w:ascii="Tahoma" w:hAnsi="Tahoma" w:cs="Tahoma"/>
      <w:sz w:val="16"/>
      <w:szCs w:val="16"/>
    </w:rPr>
  </w:style>
  <w:style w:type="character" w:customStyle="1" w:styleId="BalloonTextChar">
    <w:name w:val="Balloon Text Char"/>
    <w:basedOn w:val="DefaultParagraphFont"/>
    <w:link w:val="BalloonText"/>
    <w:uiPriority w:val="99"/>
    <w:semiHidden/>
    <w:rsid w:val="008A3D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siponline.org/classroom/foundations/reading/readalouds.html" TargetMode="External"/><Relationship Id="rId13" Type="http://schemas.openxmlformats.org/officeDocument/2006/relationships/hyperlink" Target="http://www.mandygregory.com/Mini%20Lessons.htm" TargetMode="External"/><Relationship Id="rId18" Type="http://schemas.openxmlformats.org/officeDocument/2006/relationships/hyperlink" Target="http://instech.tusd.k12.az.us/balancedlit/handbook/blcomp.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hyperlink" Target="http://faculty.rcoe.appstate.edu/smithtw/RE_3150_web/Reading_Minilessons/Reading%20minilessons.htm" TargetMode="External"/><Relationship Id="rId17" Type="http://schemas.openxmlformats.org/officeDocument/2006/relationships/hyperlink" Target="http://home.att.net/~teaching/balancedlit.htm" TargetMode="External"/><Relationship Id="rId2" Type="http://schemas.openxmlformats.org/officeDocument/2006/relationships/styles" Target="styles.xml"/><Relationship Id="rId16" Type="http://schemas.openxmlformats.org/officeDocument/2006/relationships/hyperlink" Target="http://www.wjcc.k12.va.us/ses/Elaine/READING%20WORKSHOP%20with%20sara%20b.ht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busyteacherscafe.com/literacy_centers/main.htm" TargetMode="External"/><Relationship Id="rId11" Type="http://schemas.openxmlformats.org/officeDocument/2006/relationships/hyperlink" Target="http://www.carolhurst.com/profsubjects/reading/readingaloud.html" TargetMode="External"/><Relationship Id="rId5" Type="http://schemas.openxmlformats.org/officeDocument/2006/relationships/hyperlink" Target="http://non-sequitur.tripod.com/id13.html" TargetMode="External"/><Relationship Id="rId15" Type="http://schemas.openxmlformats.org/officeDocument/2006/relationships/hyperlink" Target="http://www.wjcc.k12.va.us/ses/Elaine/READING%20WORKSHOP%20with%20sara%20b.htm" TargetMode="External"/><Relationship Id="rId10" Type="http://schemas.openxmlformats.org/officeDocument/2006/relationships/hyperlink" Target="http://www.mrsmcgowan.com/books/index.html" TargetMode="External"/><Relationship Id="rId19" Type="http://schemas.openxmlformats.org/officeDocument/2006/relationships/hyperlink" Target="http://comsewogue.k12.ny.us/~rstewart/k2002/Teachers/Balanced_Literacy/balancedliteracy.htm" TargetMode="External"/><Relationship Id="rId4" Type="http://schemas.openxmlformats.org/officeDocument/2006/relationships/webSettings" Target="webSettings.xml"/><Relationship Id="rId9" Type="http://schemas.openxmlformats.org/officeDocument/2006/relationships/hyperlink" Target="http://www.trelease-on-reading.com/rah-ch1.html" TargetMode="External"/><Relationship Id="rId14" Type="http://schemas.openxmlformats.org/officeDocument/2006/relationships/hyperlink" Target="http://www.wjcc.k12.va.us/ses/Elaine/READING%20WORKSHOP%20with%20sara%20b.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691</Words>
  <Characters>3942</Characters>
  <Application>Microsoft Office Word</Application>
  <DocSecurity>0</DocSecurity>
  <Lines>32</Lines>
  <Paragraphs>9</Paragraphs>
  <ScaleCrop>false</ScaleCrop>
  <Company/>
  <LinksUpToDate>false</LinksUpToDate>
  <CharactersWithSpaces>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2010-09-30T09:42:00Z</dcterms:created>
  <dcterms:modified xsi:type="dcterms:W3CDTF">2010-09-30T09:43:00Z</dcterms:modified>
</cp:coreProperties>
</file>